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CF4AAF" w14:textId="1C39C41B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04CF4AB2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F4AB0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F4AB1" w14:textId="77777777" w:rsidR="0055375D" w:rsidRPr="0011603A" w:rsidRDefault="00C100CC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100CC">
              <w:rPr>
                <w:b/>
                <w:sz w:val="26"/>
                <w:szCs w:val="26"/>
                <w:lang w:val="en-US"/>
              </w:rPr>
              <w:t>203B_241</w:t>
            </w:r>
          </w:p>
        </w:tc>
      </w:tr>
      <w:tr w:rsidR="0055375D" w:rsidRPr="00C44B8B" w14:paraId="04CF4AB5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F4AB3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F4AB4" w14:textId="77777777" w:rsidR="0055375D" w:rsidRPr="00C100CC" w:rsidRDefault="0055375D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C100CC"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0" w:name="Поле1"/>
            <w:r w:rsidR="00BF2985" w:rsidRPr="00C100CC">
              <w:rPr>
                <w:b/>
                <w:sz w:val="26"/>
                <w:szCs w:val="26"/>
                <w:lang w:val="en-US"/>
              </w:rPr>
              <w:t>2221547</w:t>
            </w:r>
            <w:r w:rsidRPr="00C100CC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0"/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5F131F" w14:paraId="4B762CBD" w14:textId="77777777" w:rsidTr="0053733C">
        <w:trPr>
          <w:jc w:val="right"/>
        </w:trPr>
        <w:tc>
          <w:tcPr>
            <w:tcW w:w="5500" w:type="dxa"/>
            <w:hideMark/>
          </w:tcPr>
          <w:p w14:paraId="72F210AA" w14:textId="77777777" w:rsidR="005F131F" w:rsidRDefault="005F131F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5F131F" w:rsidRPr="006A2A48" w14:paraId="6796CB88" w14:textId="77777777" w:rsidTr="0053733C">
        <w:trPr>
          <w:jc w:val="right"/>
        </w:trPr>
        <w:tc>
          <w:tcPr>
            <w:tcW w:w="5500" w:type="dxa"/>
            <w:hideMark/>
          </w:tcPr>
          <w:p w14:paraId="0F9F268E" w14:textId="77777777" w:rsidR="005F131F" w:rsidRPr="006A2A48" w:rsidRDefault="005F131F" w:rsidP="0053733C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5F131F" w:rsidRPr="006A2A48" w14:paraId="07ACE0D5" w14:textId="77777777" w:rsidTr="0053733C">
        <w:trPr>
          <w:jc w:val="right"/>
        </w:trPr>
        <w:tc>
          <w:tcPr>
            <w:tcW w:w="5500" w:type="dxa"/>
            <w:hideMark/>
          </w:tcPr>
          <w:p w14:paraId="1F0B1838" w14:textId="77777777" w:rsidR="005F131F" w:rsidRPr="006A2A48" w:rsidRDefault="005F131F" w:rsidP="0053733C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5F131F" w:rsidRPr="006A2A48" w14:paraId="620FA7EF" w14:textId="77777777" w:rsidTr="0053733C">
        <w:trPr>
          <w:jc w:val="right"/>
        </w:trPr>
        <w:tc>
          <w:tcPr>
            <w:tcW w:w="5500" w:type="dxa"/>
            <w:hideMark/>
          </w:tcPr>
          <w:p w14:paraId="0E39FF9B" w14:textId="77777777" w:rsidR="005F131F" w:rsidRPr="006A2A48" w:rsidRDefault="005F131F" w:rsidP="0053733C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5F131F" w14:paraId="5FE66FE7" w14:textId="77777777" w:rsidTr="0053733C">
        <w:trPr>
          <w:trHeight w:val="430"/>
          <w:jc w:val="right"/>
        </w:trPr>
        <w:tc>
          <w:tcPr>
            <w:tcW w:w="5500" w:type="dxa"/>
            <w:hideMark/>
          </w:tcPr>
          <w:p w14:paraId="0DAA78BC" w14:textId="77777777" w:rsidR="005F131F" w:rsidRDefault="005F131F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5F131F" w:rsidRPr="006A2A48" w14:paraId="480E56D1" w14:textId="77777777" w:rsidTr="0053733C">
        <w:trPr>
          <w:trHeight w:val="407"/>
          <w:jc w:val="right"/>
        </w:trPr>
        <w:tc>
          <w:tcPr>
            <w:tcW w:w="5500" w:type="dxa"/>
            <w:hideMark/>
          </w:tcPr>
          <w:p w14:paraId="265FE62F" w14:textId="77777777" w:rsidR="005F131F" w:rsidRPr="006A2A48" w:rsidRDefault="005F131F" w:rsidP="0053733C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04CF4ABA" w14:textId="77777777" w:rsidR="0026453A" w:rsidRPr="00697DC5" w:rsidRDefault="0026453A" w:rsidP="0026453A"/>
    <w:p w14:paraId="04CF4ABB" w14:textId="77777777" w:rsidR="0026453A" w:rsidRPr="00697DC5" w:rsidRDefault="0026453A" w:rsidP="0026453A"/>
    <w:p w14:paraId="04CF4ABC" w14:textId="77777777"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14:paraId="04CF4ABD" w14:textId="7777777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526E70">
        <w:rPr>
          <w:b/>
          <w:sz w:val="26"/>
          <w:szCs w:val="26"/>
        </w:rPr>
        <w:t xml:space="preserve"> (</w:t>
      </w:r>
      <w:r w:rsidR="00BF2985" w:rsidRPr="00526E70">
        <w:rPr>
          <w:b/>
          <w:sz w:val="26"/>
          <w:szCs w:val="26"/>
        </w:rPr>
        <w:t>Болт М8х30</w:t>
      </w:r>
      <w:r w:rsidR="00526E70">
        <w:rPr>
          <w:b/>
          <w:sz w:val="26"/>
          <w:szCs w:val="26"/>
        </w:rPr>
        <w:t>)</w:t>
      </w:r>
      <w:r w:rsidR="000874C0">
        <w:rPr>
          <w:b/>
          <w:sz w:val="26"/>
          <w:szCs w:val="26"/>
        </w:rPr>
        <w:t>.</w:t>
      </w:r>
      <w:r w:rsidR="009C0389" w:rsidRPr="00526E70">
        <w:rPr>
          <w:b/>
          <w:sz w:val="26"/>
          <w:szCs w:val="26"/>
        </w:rPr>
        <w:t xml:space="preserve"> Лот № </w:t>
      </w:r>
      <w:r w:rsidR="00BD2843" w:rsidRPr="000874C0">
        <w:rPr>
          <w:b/>
          <w:sz w:val="26"/>
          <w:szCs w:val="26"/>
          <w:u w:val="single"/>
        </w:rPr>
        <w:t>203</w:t>
      </w:r>
      <w:r w:rsidR="00BD2843" w:rsidRPr="000874C0">
        <w:rPr>
          <w:b/>
          <w:sz w:val="26"/>
          <w:szCs w:val="26"/>
          <w:u w:val="single"/>
          <w:lang w:val="en-US"/>
        </w:rPr>
        <w:t>B</w:t>
      </w:r>
    </w:p>
    <w:p w14:paraId="04CF4ABE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  <w:bookmarkStart w:id="2" w:name="_GoBack"/>
      <w:bookmarkEnd w:id="2"/>
    </w:p>
    <w:p w14:paraId="04CF4ABF" w14:textId="77777777" w:rsidR="000874C0" w:rsidRDefault="000874C0" w:rsidP="000874C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04CF4AC0" w14:textId="77777777" w:rsidR="000874C0" w:rsidRDefault="000874C0" w:rsidP="000874C0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14:paraId="04CF4AC1" w14:textId="77777777" w:rsidR="000874C0" w:rsidRDefault="000874C0" w:rsidP="000874C0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04CF4AC2" w14:textId="77777777" w:rsidR="000874C0" w:rsidRDefault="000874C0" w:rsidP="000874C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04CF4AC3" w14:textId="77777777" w:rsidR="000874C0" w:rsidRDefault="000874C0" w:rsidP="000874C0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04CF4AC4" w14:textId="77777777" w:rsidR="000874C0" w:rsidRDefault="000874C0" w:rsidP="000874C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04CF4AC5" w14:textId="77777777" w:rsidR="000874C0" w:rsidRDefault="000874C0" w:rsidP="000874C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04CF4AC6" w14:textId="77777777" w:rsidR="000874C0" w:rsidRDefault="000874C0" w:rsidP="000874C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4CF4AC7" w14:textId="77777777" w:rsidR="000874C0" w:rsidRDefault="000874C0" w:rsidP="000874C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04CF4AC8" w14:textId="77777777" w:rsidR="000874C0" w:rsidRDefault="000874C0" w:rsidP="000874C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04CF4AC9" w14:textId="77777777" w:rsidR="000874C0" w:rsidRDefault="000874C0" w:rsidP="000874C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04CF4ACA" w14:textId="65442E4D" w:rsidR="000874C0" w:rsidRDefault="000874C0" w:rsidP="000874C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5F131F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04CF4ACB" w14:textId="77777777" w:rsidR="000874C0" w:rsidRDefault="000874C0" w:rsidP="000874C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04CF4ACC" w14:textId="77777777" w:rsidR="000874C0" w:rsidRDefault="000874C0" w:rsidP="000874C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04CF4ACD" w14:textId="77777777" w:rsidR="000874C0" w:rsidRDefault="000874C0" w:rsidP="000874C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04CF4ACE" w14:textId="77777777" w:rsidR="000874C0" w:rsidRDefault="000874C0" w:rsidP="000874C0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04CF4ACF" w14:textId="77777777" w:rsidR="000874C0" w:rsidRDefault="000874C0" w:rsidP="000874C0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04CF4AD0" w14:textId="77777777" w:rsidR="000874C0" w:rsidRDefault="000874C0" w:rsidP="000874C0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04CF4AD1" w14:textId="77777777" w:rsidR="000874C0" w:rsidRDefault="000874C0" w:rsidP="000874C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04CF4AD2" w14:textId="77777777" w:rsidR="000874C0" w:rsidRDefault="000874C0" w:rsidP="000874C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04CF4AD3" w14:textId="77777777" w:rsidR="000874C0" w:rsidRDefault="000874C0" w:rsidP="000874C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04CF4AD4" w14:textId="77777777" w:rsidR="000874C0" w:rsidRDefault="000874C0" w:rsidP="000874C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04CF4AD5" w14:textId="77777777" w:rsidR="000874C0" w:rsidRDefault="000874C0" w:rsidP="000874C0">
      <w:pPr>
        <w:spacing w:line="276" w:lineRule="auto"/>
        <w:rPr>
          <w:sz w:val="24"/>
          <w:szCs w:val="24"/>
        </w:rPr>
      </w:pPr>
    </w:p>
    <w:p w14:paraId="04CF4AD6" w14:textId="77777777" w:rsidR="000874C0" w:rsidRDefault="000874C0" w:rsidP="000874C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04CF4AD7" w14:textId="77777777" w:rsidR="000874C0" w:rsidRDefault="000874C0" w:rsidP="000874C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04CF4AD8" w14:textId="77777777" w:rsidR="000874C0" w:rsidRDefault="000874C0" w:rsidP="000874C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4CF4AD9" w14:textId="77777777" w:rsidR="000874C0" w:rsidRDefault="000874C0" w:rsidP="000874C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04CF4ADA" w14:textId="77777777" w:rsidR="000874C0" w:rsidRDefault="000874C0" w:rsidP="000874C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04CF4ADB" w14:textId="77777777" w:rsidR="000874C0" w:rsidRDefault="000874C0" w:rsidP="000874C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4CF4ADC" w14:textId="77777777" w:rsidR="000874C0" w:rsidRDefault="000874C0" w:rsidP="000874C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04CF4ADD" w14:textId="77777777" w:rsidR="000874C0" w:rsidRDefault="000874C0" w:rsidP="000874C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04CF4ADE" w14:textId="77777777" w:rsidR="000874C0" w:rsidRDefault="000874C0" w:rsidP="000874C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04CF4ADF" w14:textId="77777777" w:rsidR="000874C0" w:rsidRDefault="000874C0" w:rsidP="000874C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04CF4AE0" w14:textId="77777777" w:rsidR="000874C0" w:rsidRDefault="000874C0" w:rsidP="000874C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04CF4AE1" w14:textId="77777777" w:rsidR="000874C0" w:rsidRDefault="000874C0" w:rsidP="000874C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04CF4AE2" w14:textId="77777777" w:rsidR="000874C0" w:rsidRDefault="000874C0" w:rsidP="000874C0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04CF4AE3" w14:textId="77777777" w:rsidR="000874C0" w:rsidRDefault="000874C0" w:rsidP="000874C0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04CF4AE4" w14:textId="1C15EA64" w:rsidR="000874C0" w:rsidRDefault="000874C0" w:rsidP="000874C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5F131F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04CF4AE5" w14:textId="77777777" w:rsidR="000874C0" w:rsidRDefault="000874C0" w:rsidP="000874C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4CF4AE6" w14:textId="77777777" w:rsidR="000874C0" w:rsidRDefault="000874C0" w:rsidP="000874C0">
      <w:pPr>
        <w:rPr>
          <w:sz w:val="26"/>
          <w:szCs w:val="26"/>
        </w:rPr>
      </w:pPr>
    </w:p>
    <w:p w14:paraId="04CF4AE7" w14:textId="77777777" w:rsidR="000874C0" w:rsidRDefault="000874C0" w:rsidP="000874C0">
      <w:pPr>
        <w:rPr>
          <w:sz w:val="26"/>
          <w:szCs w:val="26"/>
        </w:rPr>
      </w:pPr>
    </w:p>
    <w:p w14:paraId="04CF4AE9" w14:textId="559F4F15" w:rsidR="000874C0" w:rsidRDefault="000874C0" w:rsidP="000874C0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.         </w:t>
      </w:r>
    </w:p>
    <w:p w14:paraId="4593E404" w14:textId="77777777" w:rsidR="005F131F" w:rsidRPr="00CB6078" w:rsidRDefault="005F131F" w:rsidP="005F131F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04CF4AEA" w14:textId="77777777" w:rsidR="008F73A3" w:rsidRPr="00697DC5" w:rsidRDefault="008F73A3" w:rsidP="000874C0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07636B" w14:textId="77777777" w:rsidR="00314216" w:rsidRDefault="00314216">
      <w:r>
        <w:separator/>
      </w:r>
    </w:p>
  </w:endnote>
  <w:endnote w:type="continuationSeparator" w:id="0">
    <w:p w14:paraId="1BD0C463" w14:textId="77777777" w:rsidR="00314216" w:rsidRDefault="00314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2A268E" w14:textId="77777777" w:rsidR="00314216" w:rsidRDefault="00314216">
      <w:r>
        <w:separator/>
      </w:r>
    </w:p>
  </w:footnote>
  <w:footnote w:type="continuationSeparator" w:id="0">
    <w:p w14:paraId="3E6A1E7B" w14:textId="77777777" w:rsidR="00314216" w:rsidRDefault="003142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CF4AEF" w14:textId="77777777"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04CF4AF0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98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874C0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0682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0AC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2F77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216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26E70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131F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2BFE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65E5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366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2985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00C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45BF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A2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CF4A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0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5C355-022D-4BE8-B322-95852F54AC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6671D8-97E5-40C2-8AF7-4E743A00158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DC6C84CD-5BEC-4616-A3E7-5C346BD2CC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8C8583-3A88-4084-93B0-388E69073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3</Pages>
  <Words>877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Болгова Лидия Николаевна</cp:lastModifiedBy>
  <cp:revision>5</cp:revision>
  <cp:lastPrinted>2010-09-30T13:29:00Z</cp:lastPrinted>
  <dcterms:created xsi:type="dcterms:W3CDTF">2016-09-28T10:04:00Z</dcterms:created>
  <dcterms:modified xsi:type="dcterms:W3CDTF">2016-09-28T11:26:00Z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